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3DE" w:rsidRDefault="00400F2B">
      <w:pPr>
        <w:pStyle w:val="a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 w:hint="eastAsia"/>
          <w:b w:val="0"/>
        </w:rPr>
        <w:t>Support Information</w:t>
      </w:r>
    </w:p>
    <w:p w:rsidR="00CB63DE" w:rsidRDefault="00CB63DE"/>
    <w:p w:rsidR="00CB63DE" w:rsidRDefault="00CB63DE"/>
    <w:p w:rsidR="00CB63DE" w:rsidRDefault="00400F2B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Biomass</w:t>
      </w:r>
      <w:r w:rsidR="000B7DB6">
        <w:rPr>
          <w:rFonts w:ascii="Times New Roman" w:hAnsi="Times New Roman" w:cs="Times New Roman" w:hint="eastAsia"/>
        </w:rPr>
        <w:t>-Derived</w:t>
      </w:r>
      <w:r>
        <w:rPr>
          <w:rFonts w:ascii="Times New Roman" w:hAnsi="Times New Roman" w:cs="Times New Roman"/>
        </w:rPr>
        <w:t xml:space="preserve"> </w:t>
      </w:r>
      <w:r w:rsidR="000B7DB6">
        <w:rPr>
          <w:rFonts w:ascii="Times New Roman" w:hAnsi="Times New Roman" w:cs="Times New Roman" w:hint="eastAsia"/>
        </w:rPr>
        <w:t>H</w:t>
      </w:r>
      <w:r>
        <w:rPr>
          <w:rFonts w:ascii="Times New Roman" w:hAnsi="Times New Roman" w:cs="Times New Roman"/>
        </w:rPr>
        <w:t xml:space="preserve">ard </w:t>
      </w:r>
      <w:r w:rsidR="000B7DB6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 xml:space="preserve">arbon </w:t>
      </w:r>
      <w:r w:rsidR="000B7DB6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 xml:space="preserve">nodes from </w:t>
      </w:r>
      <w:proofErr w:type="spellStart"/>
      <w:r>
        <w:rPr>
          <w:rFonts w:ascii="Times New Roman" w:hAnsi="Times New Roman" w:cs="Times New Roman"/>
        </w:rPr>
        <w:t>Setaria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0B7DB6">
        <w:rPr>
          <w:rFonts w:ascii="Times New Roman" w:hAnsi="Times New Roman" w:cs="Times New Roman" w:hint="eastAsia"/>
        </w:rPr>
        <w:t>v</w:t>
      </w:r>
      <w:r>
        <w:rPr>
          <w:rFonts w:ascii="Times New Roman" w:hAnsi="Times New Roman" w:cs="Times New Roman"/>
        </w:rPr>
        <w:t>iridis</w:t>
      </w:r>
      <w:proofErr w:type="spellEnd"/>
      <w:r>
        <w:rPr>
          <w:rFonts w:ascii="Times New Roman" w:hAnsi="Times New Roman" w:cs="Times New Roman"/>
        </w:rPr>
        <w:t xml:space="preserve"> for Na-</w:t>
      </w:r>
      <w:r w:rsidR="000B7DB6">
        <w:rPr>
          <w:rFonts w:ascii="Times New Roman" w:hAnsi="Times New Roman" w:cs="Times New Roman" w:hint="eastAsia"/>
        </w:rPr>
        <w:t>I</w:t>
      </w:r>
      <w:r>
        <w:rPr>
          <w:rFonts w:ascii="Times New Roman" w:hAnsi="Times New Roman" w:cs="Times New Roman"/>
        </w:rPr>
        <w:t xml:space="preserve">on </w:t>
      </w:r>
      <w:r w:rsidR="000B7DB6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 xml:space="preserve">atteries </w:t>
      </w:r>
    </w:p>
    <w:p w:rsidR="00CB63DE" w:rsidRDefault="00400F2B">
      <w:pPr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Jingxiang</w:t>
      </w:r>
      <w:proofErr w:type="spellEnd"/>
      <w:r>
        <w:rPr>
          <w:rFonts w:ascii="Times New Roman" w:hAnsi="Times New Roman" w:cs="Times New Roman"/>
          <w:b/>
        </w:rPr>
        <w:t xml:space="preserve"> Meng</w:t>
      </w:r>
      <w:r w:rsidR="00346462">
        <w:rPr>
          <w:rFonts w:ascii="Times New Roman" w:hAnsi="Times New Roman" w:cs="Times New Roman" w:hint="eastAsia"/>
          <w:b/>
          <w:vertAlign w:val="superscript"/>
        </w:rPr>
        <w:t>1</w:t>
      </w:r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Xin</w:t>
      </w:r>
      <w:proofErr w:type="spellEnd"/>
      <w:r>
        <w:rPr>
          <w:rFonts w:ascii="Times New Roman" w:hAnsi="Times New Roman" w:cs="Times New Roman"/>
          <w:b/>
        </w:rPr>
        <w:t xml:space="preserve"> Liu</w:t>
      </w:r>
      <w:r w:rsidR="00346462">
        <w:rPr>
          <w:rFonts w:ascii="Times New Roman" w:hAnsi="Times New Roman" w:cs="Times New Roman" w:hint="eastAsia"/>
          <w:b/>
          <w:vertAlign w:val="superscript"/>
        </w:rPr>
        <w:t>1</w:t>
      </w:r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Wenping</w:t>
      </w:r>
      <w:proofErr w:type="spellEnd"/>
      <w:r>
        <w:rPr>
          <w:rFonts w:ascii="Times New Roman" w:hAnsi="Times New Roman" w:cs="Times New Roman"/>
          <w:b/>
        </w:rPr>
        <w:t xml:space="preserve"> Zeng</w:t>
      </w:r>
      <w:r w:rsidR="00346462">
        <w:rPr>
          <w:rFonts w:ascii="Times New Roman" w:hAnsi="Times New Roman" w:cs="Times New Roman" w:hint="eastAsia"/>
          <w:b/>
          <w:vertAlign w:val="superscript"/>
        </w:rPr>
        <w:t>1</w:t>
      </w:r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Jianjun</w:t>
      </w:r>
      <w:proofErr w:type="spellEnd"/>
      <w:r>
        <w:rPr>
          <w:rFonts w:ascii="Times New Roman" w:hAnsi="Times New Roman" w:cs="Times New Roman"/>
          <w:b/>
        </w:rPr>
        <w:t xml:space="preserve"> Song</w:t>
      </w:r>
      <w:r w:rsidR="00346462">
        <w:rPr>
          <w:rFonts w:ascii="Times New Roman" w:hAnsi="Times New Roman" w:cs="Times New Roman" w:hint="eastAsia"/>
          <w:b/>
          <w:vertAlign w:val="superscript"/>
        </w:rPr>
        <w:t>2</w:t>
      </w:r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Songyi</w:t>
      </w:r>
      <w:proofErr w:type="spellEnd"/>
      <w:r>
        <w:rPr>
          <w:rFonts w:ascii="Times New Roman" w:hAnsi="Times New Roman" w:cs="Times New Roman"/>
          <w:b/>
        </w:rPr>
        <w:t xml:space="preserve"> Liao</w:t>
      </w:r>
      <w:r w:rsidR="00346462">
        <w:rPr>
          <w:rFonts w:ascii="Times New Roman" w:hAnsi="Times New Roman" w:cs="Times New Roman" w:hint="eastAsia"/>
          <w:vertAlign w:val="superscript"/>
        </w:rPr>
        <w:t>1</w:t>
      </w:r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Yonggang</w:t>
      </w:r>
      <w:proofErr w:type="spellEnd"/>
      <w:r>
        <w:rPr>
          <w:rFonts w:ascii="Times New Roman" w:hAnsi="Times New Roman" w:cs="Times New Roman"/>
          <w:b/>
        </w:rPr>
        <w:t xml:space="preserve"> Min</w:t>
      </w:r>
      <w:r w:rsidR="00346462">
        <w:rPr>
          <w:rFonts w:ascii="Times New Roman" w:hAnsi="Times New Roman" w:cs="Times New Roman" w:hint="eastAsia"/>
          <w:b/>
          <w:vertAlign w:val="superscript"/>
        </w:rPr>
        <w:t>1</w:t>
      </w:r>
      <w:proofErr w:type="gramStart"/>
      <w:r>
        <w:rPr>
          <w:rFonts w:ascii="Times New Roman" w:hAnsi="Times New Roman" w:cs="Times New Roman" w:hint="eastAsia"/>
          <w:b/>
          <w:vertAlign w:val="superscript"/>
        </w:rPr>
        <w:t>,</w:t>
      </w:r>
      <w:r w:rsidR="00346462">
        <w:rPr>
          <w:rFonts w:ascii="Times New Roman" w:hAnsi="Times New Roman" w:cs="Times New Roman" w:hint="eastAsia"/>
          <w:b/>
          <w:vertAlign w:val="superscript"/>
        </w:rPr>
        <w:t>2</w:t>
      </w:r>
      <w:proofErr w:type="gramEnd"/>
      <w:r>
        <w:rPr>
          <w:rFonts w:ascii="Times New Roman" w:hAnsi="Times New Roman" w:cs="Times New Roman" w:hint="eastAsia"/>
          <w:b/>
          <w:vertAlign w:val="superscript"/>
        </w:rPr>
        <w:t>,*</w:t>
      </w:r>
      <w:r>
        <w:rPr>
          <w:rFonts w:ascii="Times New Roman" w:hAnsi="Times New Roman" w:cs="Times New Roman"/>
          <w:b/>
        </w:rPr>
        <w:t>, Jintao Huang</w:t>
      </w:r>
      <w:r w:rsidR="00346462">
        <w:rPr>
          <w:rFonts w:ascii="Times New Roman" w:hAnsi="Times New Roman" w:cs="Times New Roman" w:hint="eastAsia"/>
          <w:b/>
          <w:vertAlign w:val="superscript"/>
        </w:rPr>
        <w:t>1</w:t>
      </w:r>
      <w:r>
        <w:rPr>
          <w:rFonts w:ascii="Times New Roman" w:hAnsi="Times New Roman" w:cs="Times New Roman" w:hint="eastAsia"/>
          <w:b/>
          <w:vertAlign w:val="superscript"/>
        </w:rPr>
        <w:t>,*</w:t>
      </w:r>
      <w:r>
        <w:rPr>
          <w:rFonts w:ascii="Times New Roman" w:hAnsi="Times New Roman" w:cs="Times New Roman"/>
          <w:b/>
        </w:rPr>
        <w:t>.</w:t>
      </w:r>
    </w:p>
    <w:p w:rsidR="00CB63DE" w:rsidRDefault="003464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vertAlign w:val="superscript"/>
        </w:rPr>
        <w:t>1</w:t>
      </w:r>
      <w:r w:rsidR="00400F2B">
        <w:rPr>
          <w:rFonts w:ascii="Times New Roman" w:hAnsi="Times New Roman" w:cs="Times New Roman"/>
        </w:rPr>
        <w:t>College of Materials and Energy, Guangdong University of Technology, Guangdong 510006, China</w:t>
      </w:r>
    </w:p>
    <w:p w:rsidR="00CB63DE" w:rsidRDefault="003464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vertAlign w:val="superscript"/>
        </w:rPr>
        <w:t>2</w:t>
      </w:r>
      <w:r w:rsidR="00400F2B">
        <w:rPr>
          <w:rFonts w:ascii="Times New Roman" w:hAnsi="Times New Roman" w:cs="Times New Roman"/>
        </w:rPr>
        <w:t xml:space="preserve">Guangzhou </w:t>
      </w:r>
      <w:proofErr w:type="spellStart"/>
      <w:r w:rsidR="00400F2B">
        <w:rPr>
          <w:rFonts w:ascii="Times New Roman" w:hAnsi="Times New Roman" w:cs="Times New Roman"/>
        </w:rPr>
        <w:t>Liangyue</w:t>
      </w:r>
      <w:proofErr w:type="spellEnd"/>
      <w:r w:rsidR="00400F2B">
        <w:rPr>
          <w:rFonts w:ascii="Times New Roman" w:hAnsi="Times New Roman" w:cs="Times New Roman"/>
        </w:rPr>
        <w:t xml:space="preserve"> Materials Technology Co., Ltd</w:t>
      </w:r>
      <w:r w:rsidR="00400F2B">
        <w:rPr>
          <w:rFonts w:ascii="Times New Roman" w:hAnsi="Times New Roman" w:cs="Times New Roman" w:hint="eastAsia"/>
        </w:rPr>
        <w:t xml:space="preserve">, </w:t>
      </w:r>
      <w:r w:rsidR="00400F2B">
        <w:rPr>
          <w:rFonts w:ascii="Times New Roman" w:hAnsi="Times New Roman" w:cs="Times New Roman"/>
        </w:rPr>
        <w:t>Guangdong 510006, China</w:t>
      </w:r>
    </w:p>
    <w:p w:rsidR="00CB63DE" w:rsidRDefault="00400F2B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B63DE" w:rsidRDefault="007B5C98">
      <w:pPr>
        <w:ind w:firstLine="420"/>
        <w:rPr>
          <w:rFonts w:ascii="Times New Roman" w:hAnsi="Times New Roman" w:cs="Times New Roman"/>
        </w:rPr>
      </w:pPr>
      <w:bookmarkStart w:id="0" w:name="OLE_LINK1"/>
      <w:bookmarkStart w:id="1" w:name="OLE_LINK2"/>
      <w:r w:rsidRPr="007B5C98">
        <w:rPr>
          <w:rFonts w:ascii="Times New Roman" w:hAnsi="Times New Roman" w:cs="Times New Roman"/>
          <w:highlight w:val="yellow"/>
        </w:rPr>
        <w:lastRenderedPageBreak/>
        <w:t xml:space="preserve">Three biomass materials were directly </w:t>
      </w:r>
      <w:proofErr w:type="spellStart"/>
      <w:r w:rsidRPr="007B5C98">
        <w:rPr>
          <w:rFonts w:ascii="Times New Roman" w:hAnsi="Times New Roman" w:cs="Times New Roman"/>
          <w:highlight w:val="yellow"/>
        </w:rPr>
        <w:t>pyrolyzed</w:t>
      </w:r>
      <w:proofErr w:type="spellEnd"/>
      <w:r w:rsidRPr="007B5C98">
        <w:rPr>
          <w:rFonts w:ascii="Times New Roman" w:hAnsi="Times New Roman" w:cs="Times New Roman"/>
          <w:highlight w:val="yellow"/>
        </w:rPr>
        <w:t xml:space="preserve"> under different atmospheres to estimate the approximate proportion of their components. All s</w:t>
      </w:r>
      <w:bookmarkStart w:id="2" w:name="_GoBack"/>
      <w:bookmarkEnd w:id="2"/>
      <w:r w:rsidRPr="007B5C98">
        <w:rPr>
          <w:rFonts w:ascii="Times New Roman" w:hAnsi="Times New Roman" w:cs="Times New Roman"/>
          <w:highlight w:val="yellow"/>
        </w:rPr>
        <w:t>amples were weighed before and after carbonization.</w:t>
      </w:r>
      <w:r w:rsidRPr="007B5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P</w:t>
      </w:r>
      <w:r w:rsidR="00400F2B">
        <w:rPr>
          <w:rFonts w:ascii="Times New Roman" w:hAnsi="Times New Roman" w:cs="Times New Roman"/>
        </w:rPr>
        <w:t>yrolysis was carry out in</w:t>
      </w:r>
      <w:r w:rsidR="004C084E">
        <w:rPr>
          <w:rFonts w:ascii="Times New Roman" w:hAnsi="Times New Roman" w:cs="Times New Roman" w:hint="eastAsia"/>
        </w:rPr>
        <w:t xml:space="preserve"> </w:t>
      </w:r>
      <w:r w:rsidR="004C084E" w:rsidRPr="004C084E">
        <w:rPr>
          <w:rFonts w:ascii="Times New Roman" w:hAnsi="Times New Roman" w:cs="Times New Roman" w:hint="eastAsia"/>
          <w:highlight w:val="yellow"/>
        </w:rPr>
        <w:t>a</w:t>
      </w:r>
      <w:r w:rsidR="004C084E">
        <w:rPr>
          <w:rFonts w:ascii="Times New Roman" w:hAnsi="Times New Roman" w:cs="Times New Roman"/>
        </w:rPr>
        <w:t xml:space="preserve"> tube furnace at 900</w:t>
      </w:r>
      <w:r w:rsidR="004C084E" w:rsidRPr="004C084E">
        <w:rPr>
          <w:rFonts w:ascii="Times New Roman" w:hAnsi="Times New Roman" w:cs="Times New Roman"/>
          <w:shd w:val="clear" w:color="auto" w:fill="FFFFFF"/>
        </w:rPr>
        <w:t>°C</w:t>
      </w:r>
      <w:r w:rsidR="00400F2B">
        <w:rPr>
          <w:rFonts w:ascii="Times New Roman" w:hAnsi="Times New Roman" w:cs="Times New Roman"/>
        </w:rPr>
        <w:t xml:space="preserve"> for 1 h </w:t>
      </w:r>
      <w:bookmarkStart w:id="3" w:name="OLE_LINK3"/>
      <w:r w:rsidR="004C084E" w:rsidRPr="004C084E">
        <w:rPr>
          <w:rFonts w:ascii="Times New Roman" w:hAnsi="Times New Roman" w:cs="Times New Roman" w:hint="eastAsia"/>
          <w:highlight w:val="yellow"/>
        </w:rPr>
        <w:t>under</w:t>
      </w:r>
      <w:r w:rsidR="00400F2B">
        <w:rPr>
          <w:rFonts w:ascii="Times New Roman" w:hAnsi="Times New Roman" w:cs="Times New Roman"/>
        </w:rPr>
        <w:t xml:space="preserve"> </w:t>
      </w:r>
      <w:bookmarkEnd w:id="3"/>
      <w:r w:rsidR="00400F2B">
        <w:rPr>
          <w:rFonts w:ascii="Times New Roman" w:hAnsi="Times New Roman" w:cs="Times New Roman"/>
        </w:rPr>
        <w:t xml:space="preserve">air or </w:t>
      </w:r>
      <w:proofErr w:type="spellStart"/>
      <w:r w:rsidR="00400F2B">
        <w:rPr>
          <w:rFonts w:ascii="Times New Roman" w:hAnsi="Times New Roman" w:cs="Times New Roman"/>
        </w:rPr>
        <w:t>Ar</w:t>
      </w:r>
      <w:proofErr w:type="spellEnd"/>
      <w:r w:rsidR="00400F2B">
        <w:rPr>
          <w:rFonts w:ascii="Times New Roman" w:hAnsi="Times New Roman" w:cs="Times New Roman"/>
        </w:rPr>
        <w:t xml:space="preserve"> atmosphere </w:t>
      </w:r>
      <w:r w:rsidR="00400F2B" w:rsidRPr="004C084E">
        <w:rPr>
          <w:rFonts w:ascii="Times New Roman" w:hAnsi="Times New Roman" w:cs="Times New Roman"/>
          <w:highlight w:val="yellow"/>
        </w:rPr>
        <w:t>with</w:t>
      </w:r>
      <w:r w:rsidRPr="004C084E">
        <w:rPr>
          <w:rFonts w:ascii="Times New Roman" w:hAnsi="Times New Roman" w:cs="Times New Roman" w:hint="eastAsia"/>
          <w:highlight w:val="yellow"/>
        </w:rPr>
        <w:t xml:space="preserve"> a heating rate of</w:t>
      </w:r>
      <w:r w:rsidR="00400F2B" w:rsidRPr="004C084E">
        <w:rPr>
          <w:rFonts w:ascii="Times New Roman" w:hAnsi="Times New Roman" w:cs="Times New Roman"/>
          <w:highlight w:val="yellow"/>
        </w:rPr>
        <w:t xml:space="preserve"> 5</w:t>
      </w:r>
      <w:r w:rsidR="004C084E" w:rsidRPr="004C084E">
        <w:rPr>
          <w:rFonts w:ascii="Times New Roman" w:hAnsi="Times New Roman" w:cs="Times New Roman"/>
          <w:highlight w:val="yellow"/>
        </w:rPr>
        <w:t> °C</w:t>
      </w:r>
      <w:r w:rsidR="00400F2B" w:rsidRPr="004C084E">
        <w:rPr>
          <w:rFonts w:ascii="Times New Roman" w:hAnsi="Times New Roman" w:cs="Times New Roman"/>
          <w:highlight w:val="yellow"/>
        </w:rPr>
        <w:t>/min</w:t>
      </w:r>
      <w:r w:rsidR="00400F2B">
        <w:rPr>
          <w:rFonts w:ascii="Times New Roman" w:hAnsi="Times New Roman" w:cs="Times New Roman"/>
        </w:rPr>
        <w:t xml:space="preserve">. </w:t>
      </w:r>
    </w:p>
    <w:bookmarkEnd w:id="0"/>
    <w:bookmarkEnd w:id="1"/>
    <w:p w:rsidR="00CB63DE" w:rsidRPr="004C084E" w:rsidRDefault="00CB63DE">
      <w:pPr>
        <w:ind w:firstLine="420"/>
        <w:rPr>
          <w:rFonts w:ascii="Times New Roman" w:hAnsi="Times New Roman" w:cs="Times New Roman"/>
        </w:rPr>
      </w:pPr>
    </w:p>
    <w:p w:rsidR="00CB63DE" w:rsidRDefault="00400F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S1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The rough components ratios of three biomass materials after carbonized.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98"/>
        <w:gridCol w:w="1879"/>
        <w:gridCol w:w="1701"/>
        <w:gridCol w:w="1276"/>
        <w:gridCol w:w="1276"/>
      </w:tblGrid>
      <w:tr w:rsidR="00CB63DE">
        <w:trPr>
          <w:trHeight w:val="557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CB63DE" w:rsidRDefault="00400F2B">
            <w:pPr>
              <w:ind w:firstLineChars="100" w:firstLine="2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atmosphere</w:t>
            </w:r>
          </w:p>
          <w:p w:rsidR="00CB63DE" w:rsidRDefault="00400F2B">
            <w:pPr>
              <w:ind w:firstLineChars="100" w:firstLine="21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biomass</w:t>
            </w:r>
          </w:p>
        </w:tc>
        <w:tc>
          <w:tcPr>
            <w:tcW w:w="1879" w:type="dxa"/>
            <w:tcBorders>
              <w:left w:val="single" w:sz="4" w:space="0" w:color="auto"/>
            </w:tcBorders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 (after/before)</w:t>
            </w:r>
          </w:p>
        </w:tc>
        <w:tc>
          <w:tcPr>
            <w:tcW w:w="1701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Ar</w:t>
            </w:r>
            <w:proofErr w:type="spellEnd"/>
            <w:r>
              <w:rPr>
                <w:rFonts w:ascii="Times New Roman" w:hAnsi="Times New Roman" w:cs="Times New Roman"/>
              </w:rPr>
              <w:t xml:space="preserve"> (after/before)</w:t>
            </w:r>
          </w:p>
        </w:tc>
        <w:tc>
          <w:tcPr>
            <w:tcW w:w="1276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 </w:t>
            </w:r>
            <w:proofErr w:type="spellStart"/>
            <w:r>
              <w:rPr>
                <w:rFonts w:ascii="Times New Roman" w:hAnsi="Times New Roman" w:cs="Times New Roman"/>
              </w:rPr>
              <w:t>yeild</w:t>
            </w:r>
            <w:proofErr w:type="spellEnd"/>
          </w:p>
        </w:tc>
        <w:tc>
          <w:tcPr>
            <w:tcW w:w="1276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ash ratio</w:t>
            </w:r>
          </w:p>
        </w:tc>
      </w:tr>
      <w:tr w:rsidR="00CB63DE">
        <w:tc>
          <w:tcPr>
            <w:tcW w:w="2198" w:type="dxa"/>
            <w:tcBorders>
              <w:top w:val="single" w:sz="4" w:space="0" w:color="auto"/>
            </w:tcBorders>
            <w:vAlign w:val="center"/>
          </w:tcPr>
          <w:p w:rsidR="00CB63DE" w:rsidRDefault="00400F2B" w:rsidP="001A57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Setaria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576E">
              <w:rPr>
                <w:rFonts w:ascii="Times New Roman" w:hAnsi="Times New Roman" w:cs="Times New Roman" w:hint="eastAsia"/>
              </w:rPr>
              <w:t>v</w:t>
            </w:r>
            <w:r>
              <w:rPr>
                <w:rFonts w:ascii="Times New Roman" w:hAnsi="Times New Roman" w:cs="Times New Roman"/>
              </w:rPr>
              <w:t>iridis</w:t>
            </w:r>
            <w:proofErr w:type="spellEnd"/>
          </w:p>
        </w:tc>
        <w:tc>
          <w:tcPr>
            <w:tcW w:w="1879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0.0192/0.5554</w:t>
            </w:r>
          </w:p>
        </w:tc>
        <w:tc>
          <w:tcPr>
            <w:tcW w:w="1701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0.0372/0.6010</w:t>
            </w:r>
          </w:p>
        </w:tc>
        <w:tc>
          <w:tcPr>
            <w:tcW w:w="1276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2.7%</w:t>
            </w:r>
          </w:p>
        </w:tc>
        <w:tc>
          <w:tcPr>
            <w:tcW w:w="1276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3.5%</w:t>
            </w:r>
          </w:p>
        </w:tc>
      </w:tr>
      <w:tr w:rsidR="00CB63DE">
        <w:tc>
          <w:tcPr>
            <w:tcW w:w="2198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Palm kernel shell</w:t>
            </w:r>
          </w:p>
        </w:tc>
        <w:tc>
          <w:tcPr>
            <w:tcW w:w="1879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0.0124/0.7965</w:t>
            </w:r>
          </w:p>
        </w:tc>
        <w:tc>
          <w:tcPr>
            <w:tcW w:w="1701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0.2795/1.1323</w:t>
            </w:r>
          </w:p>
        </w:tc>
        <w:tc>
          <w:tcPr>
            <w:tcW w:w="1276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76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1.6%</w:t>
            </w:r>
          </w:p>
        </w:tc>
      </w:tr>
      <w:tr w:rsidR="00CB63DE">
        <w:tc>
          <w:tcPr>
            <w:tcW w:w="2198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 sawdust</w:t>
            </w:r>
          </w:p>
        </w:tc>
        <w:tc>
          <w:tcPr>
            <w:tcW w:w="1879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0.0017/0.4443</w:t>
            </w:r>
          </w:p>
        </w:tc>
        <w:tc>
          <w:tcPr>
            <w:tcW w:w="1701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0.0488/0.5592</w:t>
            </w:r>
          </w:p>
        </w:tc>
        <w:tc>
          <w:tcPr>
            <w:tcW w:w="1276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8.3%</w:t>
            </w:r>
          </w:p>
        </w:tc>
        <w:tc>
          <w:tcPr>
            <w:tcW w:w="1276" w:type="dxa"/>
            <w:vAlign w:val="center"/>
          </w:tcPr>
          <w:p w:rsidR="00CB63DE" w:rsidRDefault="00400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0.4%</w:t>
            </w:r>
          </w:p>
        </w:tc>
      </w:tr>
    </w:tbl>
    <w:p w:rsidR="00CB63DE" w:rsidRDefault="00CB63DE">
      <w:pPr>
        <w:rPr>
          <w:rFonts w:ascii="Times New Roman" w:hAnsi="Times New Roman" w:cs="Times New Roman"/>
        </w:rPr>
      </w:pPr>
    </w:p>
    <w:p w:rsidR="00CB63DE" w:rsidRDefault="00400F2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141220" cy="1657350"/>
            <wp:effectExtent l="0" t="0" r="0" b="0"/>
            <wp:docPr id="1" name="图片 1" descr="D:\工作文件\论文\无机杂质对生物质硬碳钠电负极的性能影响\数据\原始样红外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工作文件\论文\无机杂质对生物质硬碳钠电负极的性能影响\数据\原始样红外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10" t="9923" r="11804" b="2724"/>
                    <a:stretch>
                      <a:fillRect/>
                    </a:stretch>
                  </pic:blipFill>
                  <pic:spPr>
                    <a:xfrm>
                      <a:off x="0" y="0"/>
                      <a:ext cx="2144163" cy="1659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3DE" w:rsidRDefault="001A576E">
      <w:pPr>
        <w:rPr>
          <w:rFonts w:ascii="Times New Roman" w:hAnsi="Times New Roman" w:cs="Times New Roman"/>
        </w:rPr>
      </w:pPr>
      <w:r w:rsidRPr="001A576E">
        <w:rPr>
          <w:rFonts w:ascii="Times New Roman" w:hAnsi="Times New Roman" w:cs="Times New Roman"/>
        </w:rPr>
        <w:t xml:space="preserve">Figure S1. </w:t>
      </w:r>
      <w:proofErr w:type="gramStart"/>
      <w:r w:rsidRPr="001A576E">
        <w:rPr>
          <w:rFonts w:ascii="Times New Roman" w:hAnsi="Times New Roman" w:cs="Times New Roman"/>
        </w:rPr>
        <w:t>Fourier-transform infrared (FTIR) spectrum of un</w:t>
      </w:r>
      <w:r>
        <w:rPr>
          <w:rFonts w:ascii="Times New Roman" w:hAnsi="Times New Roman" w:cs="Times New Roman"/>
        </w:rPr>
        <w:t xml:space="preserve">treated </w:t>
      </w:r>
      <w:proofErr w:type="spellStart"/>
      <w:r>
        <w:rPr>
          <w:rFonts w:ascii="Times New Roman" w:hAnsi="Times New Roman" w:cs="Times New Roman"/>
        </w:rPr>
        <w:t>Setaria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viridis</w:t>
      </w:r>
      <w:proofErr w:type="spellEnd"/>
      <w:r>
        <w:rPr>
          <w:rFonts w:ascii="Times New Roman" w:hAnsi="Times New Roman" w:cs="Times New Roman"/>
        </w:rPr>
        <w:t xml:space="preserve"> biomass</w:t>
      </w:r>
      <w:r w:rsidR="00400F2B">
        <w:rPr>
          <w:rFonts w:ascii="Times New Roman" w:hAnsi="Times New Roman" w:cs="Times New Roman"/>
        </w:rPr>
        <w:t>.</w:t>
      </w:r>
      <w:proofErr w:type="gramEnd"/>
    </w:p>
    <w:p w:rsidR="00CB63DE" w:rsidRPr="001A576E" w:rsidRDefault="00CB63DE">
      <w:pPr>
        <w:rPr>
          <w:rFonts w:ascii="Times New Roman" w:hAnsi="Times New Roman" w:cs="Times New Roman"/>
        </w:rPr>
      </w:pPr>
    </w:p>
    <w:p w:rsidR="00CB63DE" w:rsidRDefault="00400F2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111521" cy="1764751"/>
            <wp:effectExtent l="0" t="0" r="3175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预氧化样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521" cy="1764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3DE" w:rsidRDefault="00400F2B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S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 xml:space="preserve">XRD </w:t>
      </w:r>
      <w:r w:rsidR="00326EE0">
        <w:rPr>
          <w:rFonts w:ascii="Times New Roman" w:hAnsi="Times New Roman" w:cs="Times New Roman" w:hint="eastAsia"/>
        </w:rPr>
        <w:t xml:space="preserve">spectrum </w:t>
      </w:r>
      <w:r>
        <w:rPr>
          <w:rFonts w:ascii="Times New Roman" w:hAnsi="Times New Roman" w:cs="Times New Roman"/>
        </w:rPr>
        <w:t xml:space="preserve">of </w:t>
      </w:r>
      <w:r w:rsidR="00326EE0">
        <w:rPr>
          <w:rFonts w:ascii="Times New Roman" w:hAnsi="Times New Roman" w:cs="Times New Roman" w:hint="eastAsia"/>
        </w:rPr>
        <w:t>pre-oxidized A-SV</w:t>
      </w:r>
      <w:r>
        <w:rPr>
          <w:rFonts w:ascii="Times New Roman" w:hAnsi="Times New Roman" w:cs="Times New Roman"/>
        </w:rPr>
        <w:t>.</w:t>
      </w:r>
      <w:proofErr w:type="gramEnd"/>
    </w:p>
    <w:p w:rsidR="00CB63DE" w:rsidRPr="00326EE0" w:rsidRDefault="00CB63DE">
      <w:pPr>
        <w:jc w:val="left"/>
        <w:rPr>
          <w:rFonts w:ascii="Times New Roman" w:hAnsi="Times New Roman" w:cs="Times New Roman"/>
        </w:rPr>
      </w:pPr>
    </w:p>
    <w:p w:rsidR="00CB63DE" w:rsidRDefault="00400F2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4361180" cy="2893060"/>
            <wp:effectExtent l="0" t="0" r="1270" b="2540"/>
            <wp:docPr id="5" name="图片 5" descr="D:\工作文件\论文\无机杂质对生物质硬碳钠电负极的性能影响\组图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工作文件\论文\无机杂质对生物质硬碳钠电负极的性能影响\组图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0959" cy="2893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3DE" w:rsidRDefault="00400F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Figure S3. </w:t>
      </w:r>
      <w:r w:rsidR="004C11F1">
        <w:rPr>
          <w:rFonts w:ascii="Times New Roman" w:hAnsi="Times New Roman" w:cs="Times New Roman" w:hint="eastAsia"/>
        </w:rPr>
        <w:t xml:space="preserve">(a): </w:t>
      </w:r>
      <w:r>
        <w:rPr>
          <w:rFonts w:ascii="Times New Roman" w:hAnsi="Times New Roman" w:cs="Times New Roman" w:hint="eastAsia"/>
        </w:rPr>
        <w:t>The SEM</w:t>
      </w:r>
      <w:r w:rsidR="00314CD7">
        <w:rPr>
          <w:rFonts w:ascii="Times New Roman" w:hAnsi="Times New Roman" w:cs="Times New Roman" w:hint="eastAsia"/>
        </w:rPr>
        <w:t xml:space="preserve"> image </w:t>
      </w:r>
      <w:r w:rsidR="002A6AC0">
        <w:rPr>
          <w:rFonts w:ascii="Times New Roman" w:hAnsi="Times New Roman" w:cs="Times New Roman" w:hint="eastAsia"/>
        </w:rPr>
        <w:t>of SV</w:t>
      </w:r>
      <w:r w:rsidR="004C11F1">
        <w:rPr>
          <w:rFonts w:ascii="Times New Roman" w:hAnsi="Times New Roman" w:cs="Times New Roman" w:hint="eastAsia"/>
        </w:rPr>
        <w:t xml:space="preserve">-300; (b, c, d): </w:t>
      </w:r>
      <w:r>
        <w:rPr>
          <w:rFonts w:ascii="Times New Roman" w:hAnsi="Times New Roman" w:cs="Times New Roman" w:hint="eastAsia"/>
        </w:rPr>
        <w:t>C</w:t>
      </w:r>
      <w:r w:rsidR="00314CD7">
        <w:rPr>
          <w:rFonts w:ascii="Times New Roman" w:hAnsi="Times New Roman" w:cs="Times New Roman" w:hint="eastAsia"/>
        </w:rPr>
        <w:t xml:space="preserve">orresponding </w:t>
      </w:r>
      <w:r>
        <w:rPr>
          <w:rFonts w:ascii="Times New Roman" w:hAnsi="Times New Roman" w:cs="Times New Roman" w:hint="eastAsia"/>
        </w:rPr>
        <w:t>EDS</w:t>
      </w:r>
      <w:r w:rsidR="00314CD7">
        <w:rPr>
          <w:rFonts w:ascii="Times New Roman" w:hAnsi="Times New Roman" w:cs="Times New Roman" w:hint="eastAsia"/>
        </w:rPr>
        <w:t xml:space="preserve"> </w:t>
      </w:r>
      <w:r w:rsidR="004C11F1">
        <w:rPr>
          <w:rFonts w:ascii="Times New Roman" w:hAnsi="Times New Roman" w:cs="Times New Roman" w:hint="eastAsia"/>
        </w:rPr>
        <w:t xml:space="preserve">C, O and Si </w:t>
      </w:r>
      <w:r w:rsidR="00314CD7">
        <w:rPr>
          <w:rFonts w:ascii="Times New Roman" w:hAnsi="Times New Roman" w:cs="Times New Roman" w:hint="eastAsia"/>
        </w:rPr>
        <w:t>element maps</w:t>
      </w:r>
      <w:r w:rsidR="002A6AC0">
        <w:rPr>
          <w:rFonts w:ascii="Times New Roman" w:hAnsi="Times New Roman" w:cs="Times New Roman" w:hint="eastAsia"/>
        </w:rPr>
        <w:t xml:space="preserve"> of SV</w:t>
      </w:r>
      <w:r>
        <w:rPr>
          <w:rFonts w:ascii="Times New Roman" w:hAnsi="Times New Roman" w:cs="Times New Roman" w:hint="eastAsia"/>
        </w:rPr>
        <w:t>-300</w:t>
      </w:r>
      <w:r w:rsidR="004C11F1">
        <w:rPr>
          <w:rFonts w:ascii="Times New Roman" w:hAnsi="Times New Roman" w:cs="Times New Roman" w:hint="eastAsia"/>
        </w:rPr>
        <w:t>, respectively.</w:t>
      </w:r>
    </w:p>
    <w:p w:rsidR="00CB63DE" w:rsidRPr="00400F2B" w:rsidRDefault="00CB63DE">
      <w:pPr>
        <w:jc w:val="left"/>
        <w:rPr>
          <w:rFonts w:ascii="Times New Roman" w:hAnsi="Times New Roman" w:cs="Times New Roman"/>
        </w:rPr>
      </w:pPr>
    </w:p>
    <w:p w:rsidR="00CB63DE" w:rsidRDefault="00400F2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74310" cy="2868295"/>
            <wp:effectExtent l="0" t="0" r="2540" b="8255"/>
            <wp:docPr id="4" name="图片 4" descr="D:\工作文件\论文\无机杂质对生物质硬碳钠电负极的性能影响\组图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工作文件\论文\无机杂质对生物质硬碳钠电负极的性能影响\组图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3DE" w:rsidRDefault="00400F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Figure </w:t>
      </w:r>
      <w:r w:rsidR="002A6AC0">
        <w:rPr>
          <w:rFonts w:ascii="Times New Roman" w:hAnsi="Times New Roman" w:cs="Times New Roman" w:hint="eastAsia"/>
        </w:rPr>
        <w:t>S4. (</w:t>
      </w:r>
      <w:proofErr w:type="gramStart"/>
      <w:r w:rsidR="002A6AC0">
        <w:rPr>
          <w:rFonts w:ascii="Times New Roman" w:hAnsi="Times New Roman" w:cs="Times New Roman" w:hint="eastAsia"/>
        </w:rPr>
        <w:t>a</w:t>
      </w:r>
      <w:proofErr w:type="gramEnd"/>
      <w:r w:rsidR="002A6AC0">
        <w:rPr>
          <w:rFonts w:ascii="Times New Roman" w:hAnsi="Times New Roman" w:cs="Times New Roman" w:hint="eastAsia"/>
        </w:rPr>
        <w:t xml:space="preserve">, b, c) </w:t>
      </w:r>
      <w:proofErr w:type="gramStart"/>
      <w:r w:rsidR="002A6AC0">
        <w:rPr>
          <w:rFonts w:ascii="Times New Roman" w:hAnsi="Times New Roman" w:cs="Times New Roman" w:hint="eastAsia"/>
        </w:rPr>
        <w:t>XPS spectra of SV-300, SV-300h, SV</w:t>
      </w:r>
      <w:r>
        <w:rPr>
          <w:rFonts w:ascii="Times New Roman" w:hAnsi="Times New Roman" w:cs="Times New Roman" w:hint="eastAsia"/>
        </w:rPr>
        <w:t>-300n, respectively.</w:t>
      </w:r>
      <w:proofErr w:type="gramEnd"/>
      <w:r>
        <w:rPr>
          <w:rFonts w:ascii="Times New Roman" w:hAnsi="Times New Roman" w:cs="Times New Roman" w:hint="eastAsia"/>
        </w:rPr>
        <w:t xml:space="preserve"> (</w:t>
      </w:r>
      <w:proofErr w:type="gramStart"/>
      <w:r>
        <w:rPr>
          <w:rFonts w:ascii="Times New Roman" w:hAnsi="Times New Roman" w:cs="Times New Roman" w:hint="eastAsia"/>
        </w:rPr>
        <w:t>d</w:t>
      </w:r>
      <w:proofErr w:type="gramEnd"/>
      <w:r>
        <w:rPr>
          <w:rFonts w:ascii="Times New Roman" w:hAnsi="Times New Roman" w:cs="Times New Roman" w:hint="eastAsia"/>
        </w:rPr>
        <w:t xml:space="preserve">, e, f) </w:t>
      </w:r>
      <w:proofErr w:type="gramStart"/>
      <w:r>
        <w:rPr>
          <w:rFonts w:ascii="Times New Roman" w:hAnsi="Times New Roman" w:cs="Times New Roman" w:hint="eastAsia"/>
        </w:rPr>
        <w:t xml:space="preserve">O1s spectra </w:t>
      </w:r>
      <w:r w:rsidR="002A6AC0">
        <w:rPr>
          <w:rFonts w:ascii="Times New Roman" w:hAnsi="Times New Roman" w:cs="Times New Roman" w:hint="eastAsia"/>
        </w:rPr>
        <w:t>of SV-300, SV-300h, SV</w:t>
      </w:r>
      <w:r>
        <w:rPr>
          <w:rFonts w:ascii="Times New Roman" w:hAnsi="Times New Roman" w:cs="Times New Roman" w:hint="eastAsia"/>
        </w:rPr>
        <w:t>-300n, respectively.</w:t>
      </w:r>
      <w:proofErr w:type="gramEnd"/>
    </w:p>
    <w:p w:rsidR="00CB63DE" w:rsidRDefault="00CB63DE">
      <w:pPr>
        <w:rPr>
          <w:rFonts w:ascii="Times New Roman" w:hAnsi="Times New Roman" w:cs="Times New Roman"/>
        </w:rPr>
      </w:pPr>
    </w:p>
    <w:p w:rsidR="00CB63DE" w:rsidRDefault="00CB63DE">
      <w:pPr>
        <w:rPr>
          <w:rFonts w:ascii="Times New Roman" w:hAnsi="Times New Roman" w:cs="Times New Roman"/>
        </w:rPr>
      </w:pPr>
    </w:p>
    <w:p w:rsidR="00CB63DE" w:rsidRDefault="00400F2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2165070" cy="1742370"/>
            <wp:effectExtent l="0" t="0" r="698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工作文件\论文\无机杂质对生物质硬碳钠电负极的性能影响\数据\另一个SVA-3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5070" cy="174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3DE" w:rsidRDefault="00400F2B">
      <w:pPr>
        <w:rPr>
          <w:ins w:id="4" w:author="editor" w:date="2025-07-28T14:21:00Z"/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Figure S5.</w:t>
      </w:r>
      <w:r w:rsidR="002A6AC0">
        <w:rPr>
          <w:rFonts w:ascii="Times New Roman" w:hAnsi="Times New Roman" w:cs="Times New Roman" w:hint="eastAsia"/>
        </w:rPr>
        <w:t xml:space="preserve"> Charge/Discharge of another SV</w:t>
      </w:r>
      <w:r>
        <w:rPr>
          <w:rFonts w:ascii="Times New Roman" w:hAnsi="Times New Roman" w:cs="Times New Roman" w:hint="eastAsia"/>
        </w:rPr>
        <w:t>-300 sample.</w:t>
      </w:r>
    </w:p>
    <w:p w:rsidR="00CB63DE" w:rsidRDefault="00CB63DE">
      <w:pPr>
        <w:rPr>
          <w:rFonts w:ascii="Times New Roman" w:hAnsi="Times New Roman" w:cs="Times New Roman"/>
        </w:rPr>
      </w:pPr>
    </w:p>
    <w:p w:rsidR="00CB63DE" w:rsidRDefault="00400F2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151618" cy="1784102"/>
            <wp:effectExtent l="0" t="0" r="127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618" cy="178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3DE" w:rsidRDefault="00400F2B">
      <w:pPr>
        <w:rPr>
          <w:ins w:id="5" w:author="editor" w:date="2025-07-28T14:21:00Z"/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Figure S6. </w:t>
      </w:r>
      <w:proofErr w:type="gramStart"/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 w:hint="eastAsia"/>
        </w:rPr>
        <w:t>he ch</w:t>
      </w:r>
      <w:r w:rsidR="002A6AC0">
        <w:rPr>
          <w:rFonts w:ascii="Times New Roman" w:hAnsi="Times New Roman" w:cs="Times New Roman" w:hint="eastAsia"/>
        </w:rPr>
        <w:t>ange in discharging curve of SV</w:t>
      </w:r>
      <w:r>
        <w:rPr>
          <w:rFonts w:ascii="Times New Roman" w:hAnsi="Times New Roman" w:cs="Times New Roman" w:hint="eastAsia"/>
        </w:rPr>
        <w:t>-300n after 60 cycles.</w:t>
      </w:r>
      <w:proofErr w:type="gramEnd"/>
    </w:p>
    <w:p w:rsidR="00CB63DE" w:rsidRDefault="00CB63DE">
      <w:pPr>
        <w:rPr>
          <w:rFonts w:ascii="Times New Roman" w:hAnsi="Times New Roman" w:cs="Times New Roman"/>
        </w:rPr>
      </w:pPr>
    </w:p>
    <w:p w:rsidR="00CB63DE" w:rsidRDefault="00400F2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170430" cy="1821180"/>
            <wp:effectExtent l="0" t="0" r="1270" b="7620"/>
            <wp:docPr id="2" name="图片 2" descr="D:\工作文件\论文\无机杂质对生物质硬碳钠电负极的性能影响\数据\CV首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工作文件\论文\无机杂质对生物质硬碳钠电负极的性能影响\数据\CV首圈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85" t="9136" r="12133" b="4894"/>
                    <a:stretch>
                      <a:fillRect/>
                    </a:stretch>
                  </pic:blipFill>
                  <pic:spPr>
                    <a:xfrm>
                      <a:off x="0" y="0"/>
                      <a:ext cx="2174998" cy="1825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3DE" w:rsidRDefault="00400F2B">
      <w:pPr>
        <w:rPr>
          <w:ins w:id="6" w:author="editor" w:date="2025-07-28T14:21:00Z"/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Figure S7. </w:t>
      </w:r>
      <w:proofErr w:type="gramStart"/>
      <w:r>
        <w:rPr>
          <w:rFonts w:ascii="Times New Roman" w:hAnsi="Times New Roman" w:cs="Times New Roman"/>
        </w:rPr>
        <w:t>T</w:t>
      </w:r>
      <w:r w:rsidR="002A6AC0">
        <w:rPr>
          <w:rFonts w:ascii="Times New Roman" w:hAnsi="Times New Roman" w:cs="Times New Roman" w:hint="eastAsia"/>
        </w:rPr>
        <w:t>he CV curve of SV</w:t>
      </w:r>
      <w:r>
        <w:rPr>
          <w:rFonts w:ascii="Times New Roman" w:hAnsi="Times New Roman" w:cs="Times New Roman" w:hint="eastAsia"/>
        </w:rPr>
        <w:t>-300n at 0.1 mV s</w:t>
      </w:r>
      <w:r>
        <w:rPr>
          <w:rFonts w:ascii="Times New Roman" w:hAnsi="Times New Roman" w:cs="Times New Roman" w:hint="eastAsia"/>
          <w:vertAlign w:val="superscript"/>
        </w:rPr>
        <w:t>-1</w:t>
      </w:r>
      <w:r>
        <w:rPr>
          <w:rFonts w:ascii="Times New Roman" w:hAnsi="Times New Roman" w:cs="Times New Roman" w:hint="eastAsia"/>
        </w:rPr>
        <w:t>.</w:t>
      </w:r>
      <w:proofErr w:type="gramEnd"/>
    </w:p>
    <w:p w:rsidR="00CB63DE" w:rsidRDefault="00CB63DE">
      <w:pPr>
        <w:rPr>
          <w:ins w:id="7" w:author="editor" w:date="2025-07-28T14:21:00Z"/>
          <w:rFonts w:ascii="Times New Roman" w:hAnsi="Times New Roman" w:cs="Times New Roman"/>
        </w:rPr>
      </w:pPr>
    </w:p>
    <w:p w:rsidR="00CB63DE" w:rsidRDefault="00CB63DE">
      <w:pPr>
        <w:rPr>
          <w:rFonts w:ascii="Times New Roman" w:hAnsi="Times New Roman" w:cs="Times New Roman"/>
        </w:rPr>
      </w:pPr>
    </w:p>
    <w:p w:rsidR="00CB63DE" w:rsidRDefault="00400F2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2198872" cy="1786904"/>
            <wp:effectExtent l="0" t="0" r="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工作文件\论文\无机杂质对生物质硬碳钠电负极的性能影响\数据\阻抗循环图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8872" cy="1786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3DE" w:rsidRDefault="00400F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Figure S8. </w:t>
      </w:r>
      <w:proofErr w:type="gramStart"/>
      <w:r>
        <w:rPr>
          <w:rFonts w:ascii="Times New Roman" w:hAnsi="Times New Roman" w:cs="Times New Roman" w:hint="eastAsia"/>
        </w:rPr>
        <w:t>The change</w:t>
      </w:r>
      <w:r w:rsidR="00FF1244">
        <w:rPr>
          <w:rFonts w:ascii="Times New Roman" w:hAnsi="Times New Roman" w:cs="Times New Roman" w:hint="eastAsia"/>
        </w:rPr>
        <w:t xml:space="preserve"> in impedance with cycles of SV</w:t>
      </w:r>
      <w:r>
        <w:rPr>
          <w:rFonts w:ascii="Times New Roman" w:hAnsi="Times New Roman" w:cs="Times New Roman" w:hint="eastAsia"/>
        </w:rPr>
        <w:t>-300.</w:t>
      </w:r>
      <w:proofErr w:type="gramEnd"/>
    </w:p>
    <w:sectPr w:rsidR="00CB63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428A95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editor">
    <w15:presenceInfo w15:providerId="WPS Office" w15:userId="14897101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990"/>
    <w:rsid w:val="000544EF"/>
    <w:rsid w:val="000919CF"/>
    <w:rsid w:val="000B7DB6"/>
    <w:rsid w:val="000D58B1"/>
    <w:rsid w:val="001364A2"/>
    <w:rsid w:val="001A576E"/>
    <w:rsid w:val="001D3DC4"/>
    <w:rsid w:val="001E1F31"/>
    <w:rsid w:val="001E6511"/>
    <w:rsid w:val="00202A70"/>
    <w:rsid w:val="002A6AC0"/>
    <w:rsid w:val="002D596C"/>
    <w:rsid w:val="002E0177"/>
    <w:rsid w:val="00314CD7"/>
    <w:rsid w:val="00322197"/>
    <w:rsid w:val="00326EE0"/>
    <w:rsid w:val="00330D3E"/>
    <w:rsid w:val="00346462"/>
    <w:rsid w:val="00370683"/>
    <w:rsid w:val="00400F2B"/>
    <w:rsid w:val="00401EAA"/>
    <w:rsid w:val="00404B1A"/>
    <w:rsid w:val="00425E5C"/>
    <w:rsid w:val="00486CC0"/>
    <w:rsid w:val="004C084E"/>
    <w:rsid w:val="004C11F1"/>
    <w:rsid w:val="005C04A3"/>
    <w:rsid w:val="005C3573"/>
    <w:rsid w:val="005D4492"/>
    <w:rsid w:val="00611990"/>
    <w:rsid w:val="006937C5"/>
    <w:rsid w:val="006C3BF9"/>
    <w:rsid w:val="006C3C8D"/>
    <w:rsid w:val="006C4A71"/>
    <w:rsid w:val="006D04EE"/>
    <w:rsid w:val="00713323"/>
    <w:rsid w:val="007B5C98"/>
    <w:rsid w:val="007B6578"/>
    <w:rsid w:val="007D0DBB"/>
    <w:rsid w:val="00852710"/>
    <w:rsid w:val="00896808"/>
    <w:rsid w:val="00901F93"/>
    <w:rsid w:val="00906935"/>
    <w:rsid w:val="00944045"/>
    <w:rsid w:val="00990B85"/>
    <w:rsid w:val="00A41871"/>
    <w:rsid w:val="00A85BF6"/>
    <w:rsid w:val="00B41F1B"/>
    <w:rsid w:val="00B476B0"/>
    <w:rsid w:val="00C83503"/>
    <w:rsid w:val="00CB63DE"/>
    <w:rsid w:val="00DA09EB"/>
    <w:rsid w:val="00E2208E"/>
    <w:rsid w:val="00E85E05"/>
    <w:rsid w:val="00EB4CFA"/>
    <w:rsid w:val="00EB58CC"/>
    <w:rsid w:val="00EC7DA4"/>
    <w:rsid w:val="00EE67F3"/>
    <w:rsid w:val="00EF42A6"/>
    <w:rsid w:val="00F306CF"/>
    <w:rsid w:val="00FB4E3C"/>
    <w:rsid w:val="00FF1244"/>
    <w:rsid w:val="00FF5008"/>
    <w:rsid w:val="06015B1F"/>
    <w:rsid w:val="252B3B89"/>
    <w:rsid w:val="6EDE6AF0"/>
    <w:rsid w:val="7F7E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Char2">
    <w:name w:val="标题 Char"/>
    <w:basedOn w:val="a0"/>
    <w:link w:val="a7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页眉 Char"/>
    <w:basedOn w:val="a0"/>
    <w:link w:val="a6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Char2">
    <w:name w:val="标题 Char"/>
    <w:basedOn w:val="a0"/>
    <w:link w:val="a7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页眉 Char"/>
    <w:basedOn w:val="a0"/>
    <w:link w:val="a6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microsoft.com/office/2011/relationships/commentsExtended" Target="commentsExtended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microsoft.com/office/2011/relationships/people" Target="peop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YoungSon</dc:creator>
  <cp:lastModifiedBy>YoungSon</cp:lastModifiedBy>
  <cp:revision>16</cp:revision>
  <dcterms:created xsi:type="dcterms:W3CDTF">2025-09-11T02:37:00Z</dcterms:created>
  <dcterms:modified xsi:type="dcterms:W3CDTF">2025-09-17T08:58:00Z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eyJoZGlkIjoiYjJjOTQxYzhjODMyMDAzZmE0MDJkMWFkNmJlNDkwYTUiLCJ1c2VySWQiOiI4NTIyMDIyMDAifQ==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DF523D3E902646B6981825ADE0A4C16C_13</vt:lpwstr>
  </property>
</Properties>
</file>